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7"/>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7"/>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7"/>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7"/>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7"/>
        </w:numPr>
        <w:rPr/>
      </w:pPr>
      <w:hyperlink r:id="rId28">
        <w:ins w:id="0" w:author="Onbekende auteur" w:date="2016-10-24T11:34:00Z">
          <w:r>
            <w:rPr>
              <w:rStyle w:val="Internetkoppeling"/>
            </w:rPr>
            <w:t>RFC0437: vrijeParameters in vrij b</w:t>
          </w:r>
        </w:ins>
        <w:ins w:id="1" w:author="Onbekende auteur" w:date="2016-10-24T11:35:00Z">
          <w:r>
            <w:rPr>
              <w:rStyle w:val="Internetkoppeling"/>
            </w:rPr>
            <w:t>ericht vervangen door StUF;aanvullendeElementen</w:t>
          </w:r>
        </w:ins>
      </w:hyperlink>
      <w:ins w:id="2" w:author="Onbekende auteur" w:date="2016-10-24T11:36:00Z">
        <w:r>
          <w:rPr/>
          <w:br/>
        </w:r>
      </w:ins>
      <w:ins w:id="3" w:author="Onbekende auteur" w:date="2016-10-24T11:45:00Z">
        <w:r>
          <w:rPr/>
          <w:t>In paragraaf 7.2.3 is dit gespecificeerd. Er zijn ook nog enkele t</w:t>
        </w:r>
      </w:ins>
      <w:ins w:id="4" w:author="Onbekende auteur" w:date="2016-10-24T11:46:00Z">
        <w:r>
          <w:rPr/>
          <w:t>ekstuele verbeteringen doorgevoerd.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29">
        <w:r>
          <w:rPr>
            <w:rStyle w:val="Internetkoppeling"/>
          </w:rPr>
          <w:t>http://</w:t>
        </w:r>
      </w:hyperlink>
      <w:hyperlink r:id="rId30">
        <w:r>
          <w:rPr>
            <w:rStyle w:val="Internetkoppeling"/>
          </w:rPr>
          <w:t>www.stufstandaarden.nl</w:t>
        </w:r>
      </w:hyperlink>
      <w:hyperlink r:id="rId31">
        <w:r>
          <w:rPr>
            <w:rStyle w:val="Internetkoppeling"/>
          </w:rPr>
          <w:t>/StUF/StUF030</w:t>
        </w:r>
      </w:hyperlink>
      <w:hyperlink r:id="rId32">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ref="StUF: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4"/>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4"/>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4"/>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33">
        <w:r>
          <w:rPr>
            <w:rStyle w:val="Internetkoppeling"/>
            <w:rFonts w:ascii="Courier New" w:hAnsi="Courier New"/>
            <w:b w:val="false"/>
            <w:bCs w:val="false"/>
            <w:i w:val="false"/>
            <w:iCs w:val="false"/>
            <w:color w:val="000000"/>
            <w:sz w:val="20"/>
            <w:highlight w:val="whit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34">
        <w:r>
          <w:rPr>
            <w:rStyle w:val="Internetkoppeling"/>
            <w:rFonts w:ascii="Courier New" w:hAnsi="Courier New"/>
            <w:b w:val="false"/>
            <w:bCs w:val="false"/>
            <w:i w:val="false"/>
            <w:iCs w:val="false"/>
            <w:color w:val="000000"/>
            <w:sz w:val="20"/>
            <w:highlight w:val="white"/>
            <w:u w:val="none"/>
          </w:rPr>
          <w:t>http://www.stufstandaarden.nl/</w:t>
        </w:r>
        <w:r>
          <w:rPr>
            <w:rStyle w:val="Internetkoppeling"/>
            <w:rFonts w:ascii="Courier New" w:hAnsi="Courier New"/>
            <w:b w:val="false"/>
            <w:bCs w:val="false"/>
            <w:i w:val="false"/>
            <w:iCs w:val="false"/>
            <w:color w:val="000000"/>
            <w:sz w:val="20"/>
            <w:highlight w:val="whit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 xml:space="preserve">xmlns:mut=” </w:t>
      </w:r>
      <w:hyperlink r:id="rId35">
        <w:r>
          <w:rPr>
            <w:rStyle w:val="Internetkoppeling"/>
            <w:rFonts w:ascii="Courier New" w:hAnsi="Courier New"/>
            <w:b w:val="false"/>
            <w:bCs w:val="false"/>
            <w:i w:val="false"/>
            <w:iCs w:val="false"/>
            <w:color w:val="000000"/>
            <w:sz w:val="20"/>
            <w:highlight w:val="white"/>
            <w:u w:val="none"/>
          </w:rPr>
          <w:t>http://www.stufstandaarden.nl/</w:t>
        </w:r>
        <w:r>
          <w:rPr>
            <w:rStyle w:val="Internetkoppeling"/>
            <w:rFonts w:ascii="Courier New" w:hAnsi="Courier New"/>
            <w:b w:val="false"/>
            <w:bCs w:val="false"/>
            <w:i w:val="false"/>
            <w:iCs w:val="false"/>
            <w:color w:val="000000"/>
            <w:sz w:val="20"/>
            <w:highlight w:val="white"/>
            <w:u w:val="none"/>
          </w:rPr>
          <w:t>koppelvlak/bg0320/mut0100</w:t>
        </w:r>
      </w:hyperlink>
      <w:hyperlink r:id="rId36">
        <w:r>
          <w:rPr>
            <w:rFonts w:ascii="Courier New" w:hAnsi="Courier New"/>
            <w:b w:val="false"/>
            <w:bCs w:val="false"/>
            <w:i w:val="false"/>
            <w:iCs w:val="false"/>
            <w:color w:val="000000"/>
            <w:sz w:val="20"/>
            <w:highlight w:val="white"/>
            <w:u w:val="none"/>
          </w:rPr>
          <w:t>”</w:t>
        </w:r>
      </w:hyperlink>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Ref123018898"/>
      <w:bookmarkStart w:id="48" w:name="_Ref123018914"/>
      <w:bookmarkEnd w:id="47"/>
      <w:bookmarkEnd w:id="48"/>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9" w:name="_Ref123018937"/>
      <w:bookmarkEnd w:id="49"/>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50" w:name="__RefHeading__31362383"/>
      <w:bookmarkStart w:id="51" w:name="Ref_Berichtenlogistiek"/>
      <w:bookmarkStart w:id="52" w:name="Ref_Berichtenlogistiek"/>
      <w:bookmarkEnd w:id="50"/>
      <w:bookmarkEnd w:id="52"/>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3" w:name="__RefHeading___Toc27267_84081049"/>
      <w:bookmarkStart w:id="54" w:name="Ref_RegelsBevestiging"/>
      <w:bookmarkStart w:id="55" w:name="Ref_RegelsBevestiging"/>
      <w:bookmarkEnd w:id="53"/>
      <w:bookmarkEnd w:id="55"/>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650_84081049"/>
      <w:bookmarkEnd w:id="56"/>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7" w:name="__RefHeading__36323461"/>
      <w:bookmarkStart w:id="58" w:name="Ref_RegelsFoutberichten"/>
      <w:bookmarkStart w:id="59" w:name="Ref_RegelsFoutberichten"/>
      <w:bookmarkEnd w:id="57"/>
      <w:bookmarkEnd w:id="59"/>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0" w:name="_Ref136240449"/>
      <w:bookmarkStart w:id="61" w:name="_Ref141021140"/>
      <w:r>
        <w:rPr>
          <w:spacing w:val="-2"/>
        </w:rPr>
        <w:t>A</w:t>
      </w:r>
      <w:bookmarkEnd w:id="60"/>
      <w:bookmarkEnd w:id="61"/>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2" w:name="__RefHeading__34532389"/>
      <w:bookmarkStart w:id="63" w:name="_Ref416573071"/>
      <w:bookmarkStart w:id="64" w:name="_Ref416573544"/>
      <w:bookmarkStart w:id="65" w:name="_Ref422133146"/>
      <w:bookmarkEnd w:id="62"/>
      <w:r>
        <w:rPr/>
        <w:t>K</w:t>
      </w:r>
      <w:bookmarkEnd w:id="63"/>
      <w:bookmarkEnd w:id="64"/>
      <w:bookmarkEnd w:id="65"/>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5"/>
        </w:numPr>
        <w:rPr/>
      </w:pPr>
      <w:r>
        <w:rPr/>
        <w:t>Sa01: Asynchrone synchronisatie van alleen de actuele situatie;</w:t>
      </w:r>
    </w:p>
    <w:p>
      <w:pPr>
        <w:pStyle w:val="Normal"/>
        <w:numPr>
          <w:ilvl w:val="0"/>
          <w:numId w:val="75"/>
        </w:numPr>
        <w:rPr/>
      </w:pPr>
      <w:r>
        <w:rPr/>
        <w:t>Sa02: Synchrone synchronisatie van alleen de actuele situatie;</w:t>
      </w:r>
    </w:p>
    <w:p>
      <w:pPr>
        <w:pStyle w:val="Normal"/>
        <w:numPr>
          <w:ilvl w:val="0"/>
          <w:numId w:val="75"/>
        </w:numPr>
        <w:rPr/>
      </w:pPr>
      <w:r>
        <w:rPr/>
        <w:t>Sh01: Asynchrone synchronisatie van de toestand van een object, inclusief historie en toekomstige mutaties;</w:t>
      </w:r>
    </w:p>
    <w:p>
      <w:pPr>
        <w:pStyle w:val="Normal"/>
        <w:numPr>
          <w:ilvl w:val="0"/>
          <w:numId w:val="75"/>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5"/>
        </w:numPr>
        <w:rPr/>
      </w:pPr>
      <w:r>
        <w:rPr/>
        <w:t>Sa03: Asynchrone vraag om een Sa01-bericht;</w:t>
      </w:r>
    </w:p>
    <w:p>
      <w:pPr>
        <w:pStyle w:val="Normal"/>
        <w:numPr>
          <w:ilvl w:val="0"/>
          <w:numId w:val="75"/>
        </w:numPr>
        <w:rPr/>
      </w:pPr>
      <w:r>
        <w:rPr/>
        <w:t>Sa04: Synchrone vraag om een Sa02-bericht;</w:t>
      </w:r>
    </w:p>
    <w:p>
      <w:pPr>
        <w:pStyle w:val="Normal"/>
        <w:numPr>
          <w:ilvl w:val="0"/>
          <w:numId w:val="75"/>
        </w:numPr>
        <w:rPr/>
      </w:pPr>
      <w:r>
        <w:rPr/>
        <w:t>Sh03: Asynchrone vraag om een Sh01-bericht;</w:t>
      </w:r>
    </w:p>
    <w:p>
      <w:pPr>
        <w:pStyle w:val="Normal"/>
        <w:numPr>
          <w:ilvl w:val="0"/>
          <w:numId w:val="75"/>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6" w:name="_Ref411840052"/>
      <w:bookmarkStart w:id="67" w:name="_Ref96834015"/>
      <w:bookmarkStart w:id="68" w:name="_Ref96834044"/>
      <w:bookmarkStart w:id="69" w:name="_Ref100555216"/>
      <w:bookmarkStart w:id="70" w:name="_Ref100555224"/>
      <w:bookmarkStart w:id="71" w:name="_Ref100555248"/>
      <w:bookmarkStart w:id="72" w:name="_Ref100555360"/>
      <w:bookmarkStart w:id="73" w:name="__RefHeading__34541453"/>
      <w:bookmarkEnd w:id="73"/>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4" w:name="__RefHeading__26339_1582773544"/>
      <w:bookmarkStart w:id="75" w:name="_Ref521815103"/>
      <w:bookmarkStart w:id="76" w:name="_Ref400948502"/>
      <w:bookmarkStart w:id="77" w:name="_Ref522086929"/>
      <w:bookmarkEnd w:id="74"/>
      <w:r>
        <w:rPr/>
        <w:t>Regels voor enkelvoudige kennisgevingberichten</w:t>
      </w:r>
      <w:bookmarkEnd w:id="75"/>
      <w:bookmarkEnd w:id="76"/>
      <w:bookmarkEnd w:id="77"/>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8" w:name="__RefHeading__23710_2121670313"/>
      <w:bookmarkEnd w:id="78"/>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9" w:name="Ref_VerwerkingssoortParagraaf"/>
      <w:bookmarkStart w:id="80" w:name="Ref_VerwerkingssoortParagraaf"/>
      <w:bookmarkEnd w:id="80"/>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1" w:name="Ref_VullenObjectenKennisgeving"/>
      <w:bookmarkEnd w:id="81"/>
      <w:r>
        <w:rPr/>
        <w:t xml:space="preserve">Het vullen van de </w:t>
      </w:r>
      <w:r>
        <w:rPr>
          <w:rFonts w:ascii="Courier New" w:hAnsi="Courier New"/>
        </w:rPr>
        <w:t>&lt;object&gt;</w:t>
      </w:r>
      <w:bookmarkStart w:id="82" w:name="Ref_VullenObjectenKennisgeving"/>
      <w:bookmarkEnd w:id="82"/>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23918_294031770"/>
      <w:bookmarkEnd w:id="83"/>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2"/>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194884_1896588334"/>
      <w:bookmarkEnd w:id="84"/>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37"/>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38"/>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5" w:name="_Ref98304159"/>
      <w:bookmarkStart w:id="86" w:name="__RefHeading__36276645"/>
      <w:bookmarkEnd w:id="86"/>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Ref_ResponsLk01"/>
      <w:bookmarkStart w:id="88" w:name="Ref_ResponsLk01"/>
      <w:bookmarkEnd w:id="88"/>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StUF:functie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4381_2031783542"/>
      <w:bookmarkEnd w:id="89"/>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3"/>
        </w:numPr>
        <w:rPr/>
      </w:pPr>
      <w:r>
        <w:rPr/>
        <w:t>er van een bepaald type relatie in de loop van de tijd meerdere voorkomens kunnen zijn (geweest);</w:t>
      </w:r>
    </w:p>
    <w:p>
      <w:pPr>
        <w:pStyle w:val="Normal"/>
        <w:numPr>
          <w:ilvl w:val="0"/>
          <w:numId w:val="83"/>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3"/>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6340_1271053538"/>
      <w:bookmarkEnd w:id="90"/>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7062_1271053538"/>
      <w:bookmarkEnd w:id="91"/>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4"/>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4"/>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4"/>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5"/>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5"/>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5"/>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5"/>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3057_625828607"/>
      <w:bookmarkEnd w:id="92"/>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6"/>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6"/>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6"/>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6"/>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6"/>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r>
        <w:rPr>
          <w:rFonts w:ascii="Courier New" w:hAnsi="Courier New"/>
          <w:sz w:val="16"/>
          <w:szCs w:val="16"/>
        </w:rPr>
        <w:t>bg</w:t>
      </w:r>
      <w:r>
        <w:rPr>
          <w:rFonts w:ascii="Courier New" w:hAnsi="Courier New"/>
          <w:sz w:val="16"/>
          <w:szCs w:val="16"/>
        </w:rPr>
        <w:t>:entiteittype=”AOA”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r>
        <w:rPr>
          <w:rFonts w:ascii="Courier New" w:hAnsi="Courier New"/>
          <w:sz w:val="16"/>
          <w:szCs w:val="16"/>
        </w:rPr>
        <w:t>bg</w:t>
      </w:r>
      <w:r>
        <w:rPr>
          <w:rFonts w:ascii="Courier New" w:hAnsi="Courier New"/>
          <w:sz w:val="16"/>
          <w:szCs w:val="16"/>
        </w:rPr>
        <w:t>:entiteittype=”NPS”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3" w:name="_Ref391690270"/>
      <w:bookmarkStart w:id="94" w:name="Ref_RegelsVraagberichten"/>
      <w:bookmarkStart w:id="95" w:name="Ref_RegelsVraagberichten"/>
      <w:bookmarkEnd w:id="95"/>
      <w:bookmarkEnd w:id="93"/>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6" w:name="_Ref422132437"/>
      <w:bookmarkStart w:id="97" w:name="__RefHeading__21981_1907004745"/>
      <w:bookmarkStart w:id="98" w:name="Ref_Selectiecriteria"/>
      <w:bookmarkStart w:id="99" w:name="Ref_Selectiecriteria"/>
      <w:bookmarkEnd w:id="97"/>
      <w:bookmarkEnd w:id="99"/>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t>In de betekenis van de waarden is het begrip overeenkomt gebruikt.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0" w:name="Ref_BevragenOpSleutel"/>
      <w:bookmarkStart w:id="101" w:name="Ref_BevragenOpSleutel"/>
      <w:bookmarkEnd w:id="101"/>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2" w:name="_Ref422132490"/>
      <w:bookmarkStart w:id="103" w:name="_Ref522086883"/>
      <w:bookmarkStart w:id="104" w:name="Ref_Scope"/>
      <w:bookmarkStart w:id="105" w:name="Ref_Scope"/>
      <w:bookmarkEnd w:id="105"/>
      <w:bookmarkEnd w:id="102"/>
      <w:bookmarkEnd w:id="103"/>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6" w:name="_Ref422132787"/>
      <w:bookmarkStart w:id="107" w:name="_Ref422133010"/>
      <w:bookmarkStart w:id="108" w:name="_Ref521995953"/>
      <w:bookmarkStart w:id="109" w:name="_Ref521996027"/>
      <w:bookmarkStart w:id="110" w:name="Ref_Vervolgvraag"/>
      <w:bookmarkStart w:id="111" w:name="Ref_Vervolgvraag"/>
      <w:bookmarkEnd w:id="111"/>
      <w:bookmarkEnd w:id="106"/>
      <w:bookmarkEnd w:id="107"/>
      <w:bookmarkEnd w:id="108"/>
      <w:bookmarkEnd w:id="109"/>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2" w:name="__RefHeading__36445403"/>
      <w:bookmarkStart w:id="113" w:name="Ref_VraagSuperTypeVoorbeeld"/>
      <w:bookmarkStart w:id="114" w:name="Ref_VraagSuperTypeVoorbeeld"/>
      <w:bookmarkEnd w:id="112"/>
      <w:bookmarkEnd w:id="114"/>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39">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5" w:name="Ref_ObjectenInAntwoord"/>
      <w:bookmarkStart w:id="116" w:name="Ref_ObjectenInAntwoord"/>
      <w:bookmarkEnd w:id="116"/>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7" w:name="Ref_VullenObjectenAntwoord"/>
      <w:bookmarkStart w:id="118" w:name="Ref_VullenObjectenAntwoord"/>
      <w:bookmarkEnd w:id="118"/>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9" w:name="Ref_antwoorHistorieN"/>
      <w:bookmarkStart w:id="120" w:name="Ref_antwoorHistorieN"/>
      <w:bookmarkEnd w:id="120"/>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0">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1" w:name="__RefHeading__36113624"/>
      <w:bookmarkStart w:id="122" w:name="Ref_AntwoordHistorieP"/>
      <w:bookmarkStart w:id="123" w:name="Ref_AntwoordHistorieP"/>
      <w:bookmarkEnd w:id="121"/>
      <w:bookmarkEnd w:id="123"/>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4" w:name="DDE_LINK2"/>
      <w:r>
        <w:rPr>
          <w:rFonts w:ascii="Courier New" w:hAnsi="Courier New"/>
          <w:sz w:val="16"/>
          <w:szCs w:val="16"/>
        </w:rPr>
        <w:t>200</w:t>
      </w:r>
      <w:bookmarkEnd w:id="124"/>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5" w:name="DDE_LINK13"/>
      <w:r>
        <w:rPr>
          <w:rFonts w:ascii="Courier New" w:hAnsi="Courier New"/>
          <w:sz w:val="16"/>
          <w:szCs w:val="16"/>
        </w:rPr>
        <w:t>200</w:t>
      </w:r>
      <w:bookmarkEnd w:id="125"/>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4"/>
        </w:numPr>
        <w:rPr/>
      </w:pPr>
      <w:r>
        <w:rPr/>
        <w:t xml:space="preserve">het element </w:t>
      </w:r>
      <w:r>
        <w:rPr>
          <w:rFonts w:ascii="Courier New" w:hAnsi="Courier New"/>
        </w:rPr>
        <w:t>&lt;StUF:berichtcode&gt;Di02&lt;/StUF:berichtcode&gt;</w:t>
      </w:r>
    </w:p>
    <w:p>
      <w:pPr>
        <w:pStyle w:val="Normal"/>
        <w:numPr>
          <w:ilvl w:val="0"/>
          <w:numId w:val="94"/>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w:t>
      </w:r>
      <w:del w:id="5" w:author="Onbekende auteur" w:date="2016-10-24T11:42:00Z">
        <w:r>
          <w:rPr>
            <w:spacing w:val="-2"/>
          </w:rPr>
          <w:delText xml:space="preserve"> Zo'n object mag alleen elementen bevatten die zijn gedefinieerd voor een kennisgeving voor dat entiteittype.</w:delText>
        </w:r>
      </w:del>
      <w:r>
        <w:rPr>
          <w:spacing w:val="-2"/>
        </w:rPr>
        <w:t xml:space="preserve"> D</w:t>
      </w:r>
      <w:del w:id="6" w:author="Onbekende auteur" w:date="2016-10-24T11:43:00Z">
        <w:r>
          <w:rPr>
            <w:spacing w:val="-2"/>
          </w:rPr>
          <w:delText>aarnaast bevatten d</w:delText>
        </w:r>
      </w:del>
      <w:r>
        <w:rPr>
          <w:spacing w:val="-2"/>
        </w:rPr>
        <w:t xml:space="preserve">eze </w:t>
      </w:r>
      <w:del w:id="7" w:author="Onbekende auteur" w:date="2016-10-24T11:43:00Z">
        <w:r>
          <w:rPr>
            <w:spacing w:val="-2"/>
          </w:rPr>
          <w:delText xml:space="preserve">twee </w:delText>
        </w:r>
      </w:del>
      <w:r>
        <w:rPr>
          <w:spacing w:val="-2"/>
        </w:rPr>
        <w:t>object</w:t>
      </w:r>
      <w:ins w:id="8" w:author="Onbekende auteur" w:date="2016-10-24T11:43:00Z">
        <w:r>
          <w:rPr>
            <w:spacing w:val="-2"/>
          </w:rPr>
          <w:t>(</w:t>
        </w:r>
      </w:ins>
      <w:r>
        <w:rPr>
          <w:spacing w:val="-2"/>
        </w:rPr>
        <w:t>en</w:t>
      </w:r>
      <w:ins w:id="9" w:author="Onbekende auteur" w:date="2016-10-24T11:43:00Z">
        <w:r>
          <w:rPr>
            <w:spacing w:val="-2"/>
          </w:rPr>
          <w:t>)</w:t>
        </w:r>
      </w:ins>
      <w:r>
        <w:rPr>
          <w:spacing w:val="-2"/>
        </w:rPr>
        <w:t xml:space="preserve"> alle door StUF voor een kennisgeving voorgeschreven attributes. Eventuele extra parameters kunnen worden meegegeven door het element </w:t>
      </w:r>
      <w:r>
        <w:rPr>
          <w:rFonts w:ascii="Courier New" w:hAnsi="Courier New"/>
          <w:spacing w:val="-2"/>
        </w:rPr>
        <w:t>&lt;</w:t>
      </w:r>
      <w:del w:id="10" w:author="Onbekende auteur" w:date="2016-10-24T11:37:00Z">
        <w:r>
          <w:rPr>
            <w:rFonts w:ascii="Courier New" w:hAnsi="Courier New"/>
            <w:spacing w:val="-2"/>
          </w:rPr>
          <w:delText>vrijeParameters</w:delText>
        </w:r>
      </w:del>
      <w:ins w:id="11" w:author="Onbekende auteur" w:date="2016-10-24T11:37:00Z">
        <w:r>
          <w:rPr>
            <w:rFonts w:ascii="Courier New" w:hAnsi="Courier New"/>
            <w:spacing w:val="-2"/>
          </w:rPr>
          <w:t>StUF:aanvullendeElementen</w:t>
        </w:r>
      </w:ins>
      <w:r>
        <w:rPr>
          <w:rFonts w:ascii="Courier New" w:hAnsi="Courier New"/>
          <w:spacing w:val="-2"/>
        </w:rPr>
        <w:t>&gt;</w:t>
      </w:r>
      <w:r>
        <w:rPr>
          <w:spacing w:val="-2"/>
        </w:rPr>
        <w:t xml:space="preserve"> als laatste element op te nemen</w:t>
      </w:r>
      <w:ins w:id="12" w:author="Onbekende auteur" w:date="2016-10-24T11:38:00Z">
        <w:r>
          <w:rPr>
            <w:spacing w:val="-2"/>
          </w:rPr>
          <w:t xml:space="preserve">, </w:t>
        </w:r>
      </w:ins>
      <w:ins w:id="13" w:author="Onbekende auteur" w:date="2016-10-24T11:38:00Z">
        <w:r>
          <w:rPr>
            <w:spacing w:val="-2"/>
          </w:rPr>
          <w:t>wanneer de StUF-entiteit niet al</w:t>
        </w:r>
      </w:ins>
      <w:ins w:id="14" w:author="Onbekende auteur" w:date="2016-10-24T11:38:00Z">
        <w:bookmarkStart w:id="132" w:name="__DdeLink__55056_175686686"/>
        <w:r>
          <w:rPr>
            <w:spacing w:val="-2"/>
          </w:rPr>
          <w:t xml:space="preserve"> </w:t>
        </w:r>
      </w:ins>
      <w:ins w:id="15" w:author="Onbekende auteur" w:date="2016-10-24T11:39:00Z">
        <w:r>
          <w:rPr>
            <w:rFonts w:ascii="Courier New" w:hAnsi="Courier New"/>
            <w:spacing w:val="-2"/>
          </w:rPr>
          <w:t>&lt;StUF:aanvullendeElementen&gt;</w:t>
        </w:r>
      </w:ins>
      <w:ins w:id="16" w:author="Onbekende auteur" w:date="2016-10-24T11:39:00Z">
        <w:r>
          <w:rPr>
            <w:spacing w:val="-2"/>
          </w:rPr>
          <w:t xml:space="preserve"> </w:t>
        </w:r>
      </w:ins>
      <w:ins w:id="17" w:author="Onbekende auteur" w:date="2016-10-24T11:39:00Z">
        <w:bookmarkEnd w:id="132"/>
        <w:r>
          <w:rPr>
            <w:spacing w:val="-2"/>
          </w:rPr>
          <w:t xml:space="preserve">bevat. Als </w:t>
        </w:r>
      </w:ins>
      <w:ins w:id="18" w:author="Onbekende auteur" w:date="2016-10-24T11:39:00Z">
        <w:r>
          <w:rPr>
            <w:rFonts w:ascii="Courier New" w:hAnsi="Courier New"/>
            <w:spacing w:val="-2"/>
          </w:rPr>
          <w:t>&lt;StUF:aanvullendeElementen&gt;</w:t>
        </w:r>
      </w:ins>
      <w:ins w:id="19" w:author="Onbekende auteur" w:date="2016-10-24T11:39:00Z">
        <w:r>
          <w:rPr>
            <w:spacing w:val="-2"/>
          </w:rPr>
          <w:t xml:space="preserve"> al aanwezig is, dan k</w:t>
        </w:r>
      </w:ins>
      <w:ins w:id="20" w:author="Onbekende auteur" w:date="2016-10-24T11:40:00Z">
        <w:r>
          <w:rPr>
            <w:spacing w:val="-2"/>
          </w:rPr>
          <w:t>unnen extra parameters daarbinnen worden meegegeven</w:t>
        </w:r>
      </w:ins>
      <w:r>
        <w:rPr>
          <w:spacing w:val="-2"/>
        </w:rPr>
        <w:t>.</w:t>
      </w:r>
      <w:del w:id="21" w:author="Onbekende auteur" w:date="2016-10-24T11:41:00Z">
        <w:r>
          <w:rPr>
            <w:spacing w:val="-2"/>
          </w:rPr>
          <w:delText xml:space="preserve"> De inhoud van dit element kan door de berichtontwerper vrij gedefinieerd worden.</w:delText>
        </w:r>
      </w:del>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w:t>
      </w:r>
      <w:del w:id="22" w:author="Onbekende auteur" w:date="2016-10-24T11:43:00Z">
        <w:r>
          <w:rPr>
            <w:spacing w:val="-2"/>
          </w:rPr>
          <w:delText xml:space="preserve"> </w:delText>
        </w:r>
      </w:del>
      <w:r>
        <w:rPr>
          <w:spacing w:val="-2"/>
        </w:rPr>
        <w:t xml:space="preserve">met het attribute </w:t>
      </w:r>
      <w:r>
        <w:rPr>
          <w:rFonts w:ascii="Courier New" w:hAnsi="Courier New"/>
          <w:spacing w:val="-2"/>
        </w:rPr>
        <w:t>StUF:functie="selectie"</w:t>
      </w:r>
      <w:r>
        <w:rPr>
          <w:spacing w:val="-2"/>
        </w:rPr>
        <w:t xml:space="preserve"> en het attribute</w:t>
      </w:r>
      <w:ins w:id="23" w:author="Onbekende auteur" w:date="2016-10-24T11:43:00Z">
        <w:r>
          <w:rPr>
            <w:spacing w:val="-2"/>
          </w:rPr>
          <w:t xml:space="preserve"> </w:t>
        </w:r>
      </w:ins>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41"/>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41"/>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42"/>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42"/>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43"/>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43"/>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44"/>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44"/>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45"/>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45"/>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46"/>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46"/>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47"/>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47"/>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48"/>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48"/>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49"/>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49"/>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50"/>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50"/>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51">
        <w:r>
          <w:rPr>
            <w:rStyle w:val="Internetkoppeling"/>
          </w:rPr>
          <w:tab/>
        </w:r>
      </w:hyperlink>
      <w:hyperlink r:id="rId52">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53">
        <w:r>
          <w:rPr>
            <w:rStyle w:val="Internetkoppeling"/>
          </w:rPr>
          <w:tab/>
        </w:r>
      </w:hyperlink>
      <w:hyperlink r:id="rId54">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55">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56">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7">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8">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9">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0">
        <w:r>
          <w:rPr>
            <w:rStyle w:val="Internetkoppeling"/>
          </w:rPr>
          <w:t>https://new.kinggemeenten.nl/gemma/stuf/stuf-30</w:t>
        </w:r>
      </w:hyperlink>
      <w:hyperlink r:id="rId61">
        <w:r>
          <w:rPr>
            <w:rStyle w:val="Internetkoppeling"/>
          </w:rPr>
          <w:t>2</w:t>
        </w:r>
      </w:hyperlink>
      <w:hyperlink r:id="rId62">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3">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4">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5">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66">
        <w:r>
          <w:rPr>
            <w:rStyle w:val="Internetkoppeling"/>
          </w:rPr>
          <w:t>http://www.w3.org/TR/2004/REC-xmlschema-0-20041028</w:t>
        </w:r>
      </w:hyperlink>
      <w:r>
        <w:rPr/>
        <w:t xml:space="preserve"> (Primer)</w:t>
      </w:r>
    </w:p>
    <w:p>
      <w:pPr>
        <w:pStyle w:val="Normal"/>
        <w:rPr/>
      </w:pPr>
      <w:r>
        <w:rPr/>
        <w:tab/>
      </w:r>
      <w:hyperlink r:id="rId67">
        <w:r>
          <w:rPr>
            <w:rStyle w:val="Internetkoppeling"/>
          </w:rPr>
          <w:t xml:space="preserve"> http://www.w3.org/TR/2004/REC-xmlschema-1-20041028</w:t>
        </w:r>
      </w:hyperlink>
      <w:r>
        <w:rPr/>
        <w:t xml:space="preserve"> (Structures)</w:t>
      </w:r>
    </w:p>
    <w:p>
      <w:pPr>
        <w:pStyle w:val="Normal"/>
        <w:rPr/>
      </w:pPr>
      <w:r>
        <w:rPr/>
        <w:tab/>
      </w:r>
      <w:hyperlink r:id="rId68">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69">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3" w:name="_Ref100394082"/>
      <w:bookmarkStart w:id="134" w:name="_Ref101868016"/>
      <w:r>
        <w:rPr/>
        <w:t>schrijving van een XML-document</w:t>
      </w:r>
      <w:bookmarkEnd w:id="133"/>
      <w:bookmarkEnd w:id="134"/>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70"/>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1"/>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rPr>
    </w:lvl>
  </w:abstractNum>
  <w:abstractNum w:abstractNumId="7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720"/>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www.egem.nl/StUF/StUF0301" TargetMode="External"/><Relationship Id="rId30" Type="http://schemas.openxmlformats.org/officeDocument/2006/relationships/hyperlink" Target="http://www.egem.nl/StUF/StUF0301" TargetMode="External"/><Relationship Id="rId31" Type="http://schemas.openxmlformats.org/officeDocument/2006/relationships/hyperlink" Target="http://www.egem.nl/StUF/StUF0301" TargetMode="External"/><Relationship Id="rId32" Type="http://schemas.openxmlformats.org/officeDocument/2006/relationships/hyperlink" Target="http://www.egem.nl/StUF/StUF0301" TargetMode="External"/><Relationship Id="rId33" Type="http://schemas.openxmlformats.org/officeDocument/2006/relationships/hyperlink" Target="http://www.stufstandaarden.nl/StUF/StUF0302" TargetMode="External"/><Relationship Id="rId34" Type="http://schemas.openxmlformats.org/officeDocument/2006/relationships/hyperlink" Target="http://www.stufstandaarden.nl/sectormodel/bg0320" TargetMode="External"/><Relationship Id="rId35" Type="http://schemas.openxmlformats.org/officeDocument/2006/relationships/hyperlink" Target="http://www.stufstandaarden.nl/koppelvlak/bg0320/mut0100" TargetMode="External"/><Relationship Id="rId36" Type="http://schemas.openxmlformats.org/officeDocument/2006/relationships/hyperlink" Target="" TargetMode="External"/><Relationship Id="rId37" Type="http://schemas.openxmlformats.org/officeDocument/2006/relationships/header" Target="header1.xml"/><Relationship Id="rId38" Type="http://schemas.openxmlformats.org/officeDocument/2006/relationships/header" Target="header2.xml"/><Relationship Id="rId39" Type="http://schemas.openxmlformats.org/officeDocument/2006/relationships/hyperlink" Target="http://www.egem.nl/StUF/sector/bg/0320" TargetMode="External"/><Relationship Id="rId40" Type="http://schemas.openxmlformats.org/officeDocument/2006/relationships/hyperlink" Target="http://www.egem.nl/StUF/sector/bg/0320" TargetMode="External"/><Relationship Id="rId41" Type="http://schemas.openxmlformats.org/officeDocument/2006/relationships/image" Target="media/image2.emf"/><Relationship Id="rId42" Type="http://schemas.openxmlformats.org/officeDocument/2006/relationships/image" Target="media/image3.emf"/><Relationship Id="rId43" Type="http://schemas.openxmlformats.org/officeDocument/2006/relationships/image" Target="media/image4.emf"/><Relationship Id="rId44" Type="http://schemas.openxmlformats.org/officeDocument/2006/relationships/image" Target="media/image5.emf"/><Relationship Id="rId45" Type="http://schemas.openxmlformats.org/officeDocument/2006/relationships/image" Target="media/image6.emf"/><Relationship Id="rId46" Type="http://schemas.openxmlformats.org/officeDocument/2006/relationships/image" Target="media/image7.emf"/><Relationship Id="rId47" Type="http://schemas.openxmlformats.org/officeDocument/2006/relationships/image" Target="media/image8.emf"/><Relationship Id="rId48" Type="http://schemas.openxmlformats.org/officeDocument/2006/relationships/image" Target="media/image9.emf"/><Relationship Id="rId49" Type="http://schemas.openxmlformats.org/officeDocument/2006/relationships/image" Target="media/image10.emf"/><Relationship Id="rId50" Type="http://schemas.openxmlformats.org/officeDocument/2006/relationships/image" Target="media/image11.emf"/><Relationship Id="rId51" Type="http://schemas.openxmlformats.org/officeDocument/2006/relationships/hyperlink" Target="http://www.egem-iteams.nl/" TargetMode="External"/><Relationship Id="rId52" Type="http://schemas.openxmlformats.org/officeDocument/2006/relationships/hyperlink" Target="https://new.kinggemeenten.nl/gemma/stuf/stuf-algemeen/beheermodel" TargetMode="External"/><Relationship Id="rId53" Type="http://schemas.openxmlformats.org/officeDocument/2006/relationships/hyperlink" Target="http://www.egem-iteams.nl/" TargetMode="External"/><Relationship Id="rId54" Type="http://schemas.openxmlformats.org/officeDocument/2006/relationships/hyperlink" Target="http://www.kinggemeenten.nl/secties/gemma/gemma" TargetMode="External"/><Relationship Id="rId55" Type="http://schemas.openxmlformats.org/officeDocument/2006/relationships/hyperlink" Target="http://www.w3.org/Protocols/rfc2616/rfc2616.html" TargetMode="External"/><Relationship Id="rId56" Type="http://schemas.openxmlformats.org/officeDocument/2006/relationships/hyperlink" Target="http://www.forumstandaardisatie.nl/" TargetMode="External"/><Relationship Id="rId57" Type="http://schemas.openxmlformats.org/officeDocument/2006/relationships/hyperlink" Target="http://www.w3.org/TR/2000/NOTE-SOAP-20000508" TargetMode="External"/><Relationship Id="rId58" Type="http://schemas.openxmlformats.org/officeDocument/2006/relationships/hyperlink" Target="http://www.egem-iteams.nl/" TargetMode="External"/><Relationship Id="rId59" Type="http://schemas.openxmlformats.org/officeDocument/2006/relationships/hyperlink" Target="http://www.egem-iteams.nl/" TargetMode="External"/><Relationship Id="rId60" Type="http://schemas.openxmlformats.org/officeDocument/2006/relationships/hyperlink" Target="https://new.kinggemeenten.nl/gemma/stuf/stuf-301/standaard" TargetMode="External"/><Relationship Id="rId61" Type="http://schemas.openxmlformats.org/officeDocument/2006/relationships/hyperlink" Target="https://new.kinggemeenten.nl/gemma/stuf/stuf-301/standaard" TargetMode="External"/><Relationship Id="rId62" Type="http://schemas.openxmlformats.org/officeDocument/2006/relationships/hyperlink" Target="https://new.kinggemeenten.nl/gemma/stuf/stuf-301/standaard" TargetMode="External"/><Relationship Id="rId63" Type="http://schemas.openxmlformats.org/officeDocument/2006/relationships/hyperlink" Target="http://www.w3.org/Addressing/" TargetMode="External"/><Relationship Id="rId64" Type="http://schemas.openxmlformats.org/officeDocument/2006/relationships/hyperlink" Target="http://www.w3.org/TR/wsdl" TargetMode="External"/><Relationship Id="rId65" Type="http://schemas.openxmlformats.org/officeDocument/2006/relationships/hyperlink" Target="http://www.w3.org/TR/2000/REC-xml-20001006" TargetMode="External"/><Relationship Id="rId66" Type="http://schemas.openxmlformats.org/officeDocument/2006/relationships/hyperlink" Target="http://www.w3.org/TR/2004/REC-xmlschema-0-20041028" TargetMode="External"/><Relationship Id="rId67" Type="http://schemas.openxmlformats.org/officeDocument/2006/relationships/hyperlink" Target="http://www.w3.org/TR/2001/PR-xmlschema-0-20010330" TargetMode="External"/><Relationship Id="rId68" Type="http://schemas.openxmlformats.org/officeDocument/2006/relationships/hyperlink" Target="file:///C:/Users/Maarten/Documents/StUF/Sectormodellen/NieuweOpzet0301Sectormodellen/0205/ http://www.w3.org/TR/2004/REC-xmlschema-2-20041028" TargetMode="External"/><Relationship Id="rId69" Type="http://schemas.openxmlformats.org/officeDocument/2006/relationships/hyperlink" Target="http://www.gemmaonline.nl/images/cocreatiebasisgemeente/f/fc/TheorieHistorie5.pdf" TargetMode="External"/><Relationship Id="rId70" Type="http://schemas.openxmlformats.org/officeDocument/2006/relationships/header" Target="header3.xml"/><Relationship Id="rId71" Type="http://schemas.openxmlformats.org/officeDocument/2006/relationships/footnotes" Target="footnotes.xml"/><Relationship Id="rId72" Type="http://schemas.openxmlformats.org/officeDocument/2006/relationships/comments" Target="comments.xml"/><Relationship Id="rId73" Type="http://schemas.openxmlformats.org/officeDocument/2006/relationships/numbering" Target="numbering.xml"/><Relationship Id="rId74" Type="http://schemas.openxmlformats.org/officeDocument/2006/relationships/fontTable" Target="fontTable.xml"/><Relationship Id="rId7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59451</TotalTime>
  <Application>LibreOffice/5.1.5.2$Windows_x86 LibreOffice_project/7a864d8825610a8c07cfc3bc01dd4fce6a9447e5</Application>
  <Pages>138</Pages>
  <Words>61090</Words>
  <Characters>407235</Characters>
  <CharactersWithSpaces>467453</CharactersWithSpaces>
  <Paragraphs>4729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2016-10-24T11:46:12Z</dcterms:modified>
  <cp:revision>1379</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